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D6B" w:rsidRDefault="00B64829" w:rsidP="00260DD1">
      <w:pPr>
        <w:jc w:val="both"/>
        <w:rPr>
          <w:b/>
          <w:sz w:val="24"/>
          <w:szCs w:val="24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8" type="#_x0000_t75" alt="hotel stars logo tło.jpg" style="position:absolute;left:0;text-align:left;margin-left:-156.65pt;margin-top:27.9pt;width:566.35pt;height:573.75pt;z-index:-1;visibility:visible">
            <v:imagedata r:id="rId6" o:title=""/>
          </v:shape>
        </w:pict>
      </w:r>
      <w:r w:rsidR="00B20D6B" w:rsidRPr="00A91EDD">
        <w:rPr>
          <w:b/>
          <w:sz w:val="24"/>
          <w:szCs w:val="24"/>
        </w:rPr>
        <w:t>Zestaw ćwiczeń do zajęć nr 2</w:t>
      </w:r>
      <w:r w:rsidR="002726B7">
        <w:rPr>
          <w:b/>
          <w:sz w:val="24"/>
          <w:szCs w:val="24"/>
        </w:rPr>
        <w:t xml:space="preserve"> (nazwa i logotyp)</w:t>
      </w:r>
    </w:p>
    <w:p w:rsidR="00B20D6B" w:rsidRPr="00A91EDD" w:rsidRDefault="00B20D6B" w:rsidP="00260DD1">
      <w:pPr>
        <w:jc w:val="both"/>
        <w:rPr>
          <w:b/>
          <w:sz w:val="24"/>
          <w:szCs w:val="24"/>
        </w:rPr>
      </w:pPr>
      <w:r w:rsidRPr="00A91EDD">
        <w:rPr>
          <w:b/>
          <w:sz w:val="24"/>
          <w:szCs w:val="24"/>
        </w:rPr>
        <w:t xml:space="preserve"> </w:t>
      </w:r>
    </w:p>
    <w:p w:rsidR="00B20D6B" w:rsidRPr="00A91EDD" w:rsidRDefault="00B20D6B" w:rsidP="00260DD1">
      <w:pPr>
        <w:jc w:val="both"/>
        <w:rPr>
          <w:b/>
          <w:sz w:val="24"/>
          <w:szCs w:val="24"/>
        </w:rPr>
      </w:pPr>
      <w:r w:rsidRPr="00A91EDD">
        <w:rPr>
          <w:b/>
          <w:sz w:val="24"/>
          <w:szCs w:val="24"/>
        </w:rPr>
        <w:t>Ćwiczenie nr 1</w:t>
      </w:r>
    </w:p>
    <w:p w:rsidR="00E33506" w:rsidRDefault="00E33506" w:rsidP="00260DD1">
      <w:pPr>
        <w:jc w:val="both"/>
        <w:rPr>
          <w:sz w:val="24"/>
          <w:szCs w:val="24"/>
        </w:rPr>
      </w:pPr>
      <w:r>
        <w:rPr>
          <w:sz w:val="24"/>
          <w:szCs w:val="24"/>
        </w:rPr>
        <w:t>Zapoznaj się z poniższymi informacjami dotyczącymi from prawnych prowadzenia działalności gospodarczej.</w:t>
      </w:r>
    </w:p>
    <w:p w:rsidR="00B20D6B" w:rsidRPr="00D15FD3" w:rsidRDefault="00B20D6B" w:rsidP="00260DD1">
      <w:pPr>
        <w:jc w:val="both"/>
        <w:rPr>
          <w:sz w:val="24"/>
          <w:szCs w:val="24"/>
        </w:rPr>
      </w:pPr>
      <w:r w:rsidRPr="00D15FD3">
        <w:rPr>
          <w:sz w:val="24"/>
          <w:szCs w:val="24"/>
        </w:rPr>
        <w:t>System prawny w Pekunii przewiduje możliwość prowad</w:t>
      </w:r>
      <w:r>
        <w:rPr>
          <w:sz w:val="24"/>
          <w:szCs w:val="24"/>
        </w:rPr>
        <w:t>zenia działalności gospodarczej jako:</w:t>
      </w:r>
    </w:p>
    <w:p w:rsidR="00B20D6B" w:rsidRPr="00D15FD3" w:rsidRDefault="00B20D6B" w:rsidP="00260D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31B89">
        <w:rPr>
          <w:b/>
          <w:sz w:val="24"/>
          <w:szCs w:val="24"/>
        </w:rPr>
        <w:t>indywidualnej działalności gospodarczej</w:t>
      </w:r>
      <w:r>
        <w:rPr>
          <w:sz w:val="24"/>
          <w:szCs w:val="24"/>
        </w:rPr>
        <w:t xml:space="preserve"> pod własnym nazwiskiem. </w:t>
      </w:r>
      <w:r w:rsidR="00A31B89">
        <w:rPr>
          <w:sz w:val="24"/>
          <w:szCs w:val="24"/>
        </w:rPr>
        <w:t>Z tą formą organizacyjno-prawną wiążą się</w:t>
      </w:r>
      <w:r>
        <w:rPr>
          <w:sz w:val="24"/>
          <w:szCs w:val="24"/>
        </w:rPr>
        <w:t xml:space="preserve"> niewielkie wymogi formalne. Forma ta </w:t>
      </w:r>
      <w:r w:rsidRPr="00D15FD3">
        <w:rPr>
          <w:sz w:val="24"/>
          <w:szCs w:val="24"/>
        </w:rPr>
        <w:t>skutkuje osobistą odpowiedz</w:t>
      </w:r>
      <w:r>
        <w:rPr>
          <w:sz w:val="24"/>
          <w:szCs w:val="24"/>
        </w:rPr>
        <w:t xml:space="preserve">ialnością majątkową właściciela i </w:t>
      </w:r>
      <w:r w:rsidRPr="00D15FD3">
        <w:rPr>
          <w:sz w:val="24"/>
          <w:szCs w:val="24"/>
        </w:rPr>
        <w:t>jest wykorzystywana do realizacji niewielkich przedsięwzięć biznesowych</w:t>
      </w:r>
      <w:r>
        <w:rPr>
          <w:sz w:val="24"/>
          <w:szCs w:val="24"/>
        </w:rPr>
        <w:t>;</w:t>
      </w:r>
      <w:r w:rsidRPr="00D15FD3">
        <w:rPr>
          <w:sz w:val="24"/>
          <w:szCs w:val="24"/>
        </w:rPr>
        <w:t xml:space="preserve"> </w:t>
      </w:r>
    </w:p>
    <w:p w:rsidR="00B20D6B" w:rsidRPr="00D15FD3" w:rsidRDefault="00B20D6B" w:rsidP="001D48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31B89">
        <w:rPr>
          <w:b/>
          <w:sz w:val="24"/>
          <w:szCs w:val="24"/>
        </w:rPr>
        <w:t>spółki cywilnej</w:t>
      </w:r>
      <w:r w:rsidRPr="00D15F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wspólnie </w:t>
      </w:r>
      <w:r w:rsidRPr="00D15FD3">
        <w:rPr>
          <w:sz w:val="24"/>
          <w:szCs w:val="24"/>
        </w:rPr>
        <w:t>z innymi osobami fiz</w:t>
      </w:r>
      <w:r>
        <w:rPr>
          <w:sz w:val="24"/>
          <w:szCs w:val="24"/>
        </w:rPr>
        <w:t>ycznymi lub prawnymi. Z tą formą działalności związane są niewielkie wymogi formalne. Prowadzenie biznesu jako spółki cywilnej wiąże się z</w:t>
      </w:r>
      <w:r w:rsidRPr="00D15FD3">
        <w:rPr>
          <w:sz w:val="24"/>
          <w:szCs w:val="24"/>
        </w:rPr>
        <w:t xml:space="preserve"> osobistą odpowiedzialnością majątkową właścicieli. Taka forma jest wykorzystywana do realizacji niewielkich przedsięwzięć biznesowych</w:t>
      </w:r>
      <w:r>
        <w:rPr>
          <w:sz w:val="24"/>
          <w:szCs w:val="24"/>
        </w:rPr>
        <w:t>;</w:t>
      </w:r>
      <w:r w:rsidRPr="00D15FD3">
        <w:rPr>
          <w:sz w:val="24"/>
          <w:szCs w:val="24"/>
        </w:rPr>
        <w:t xml:space="preserve"> </w:t>
      </w:r>
    </w:p>
    <w:p w:rsidR="00E33506" w:rsidRDefault="00B20D6B" w:rsidP="001D48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31B89">
        <w:rPr>
          <w:b/>
          <w:sz w:val="24"/>
          <w:szCs w:val="24"/>
        </w:rPr>
        <w:t>spółki kapitałowej</w:t>
      </w:r>
      <w:r w:rsidRPr="00D15FD3">
        <w:rPr>
          <w:sz w:val="24"/>
          <w:szCs w:val="24"/>
        </w:rPr>
        <w:t xml:space="preserve"> (spółki z ograniczoną odpowiedzialnością)</w:t>
      </w:r>
      <w:r>
        <w:rPr>
          <w:sz w:val="24"/>
          <w:szCs w:val="24"/>
        </w:rPr>
        <w:t xml:space="preserve"> - ta forma</w:t>
      </w:r>
      <w:r w:rsidR="00A31B89">
        <w:rPr>
          <w:sz w:val="24"/>
          <w:szCs w:val="24"/>
        </w:rPr>
        <w:t xml:space="preserve">                  organizacyjno-</w:t>
      </w:r>
      <w:r>
        <w:rPr>
          <w:sz w:val="24"/>
          <w:szCs w:val="24"/>
        </w:rPr>
        <w:t>prawna wiąże się ze zwiększonymi obowiązkami formalnymi i sprawozdawczymi</w:t>
      </w:r>
      <w:r w:rsidRPr="00D15FD3">
        <w:rPr>
          <w:sz w:val="24"/>
          <w:szCs w:val="24"/>
        </w:rPr>
        <w:t xml:space="preserve">. W </w:t>
      </w:r>
      <w:r>
        <w:rPr>
          <w:sz w:val="24"/>
          <w:szCs w:val="24"/>
        </w:rPr>
        <w:t>Pekunii – w przypadku spółki z ograniczoną odpowiedzialnością - wymagane jest wniesienie</w:t>
      </w:r>
      <w:r w:rsidR="00A31B89">
        <w:rPr>
          <w:sz w:val="24"/>
          <w:szCs w:val="24"/>
        </w:rPr>
        <w:t xml:space="preserve"> kapitału w wysokości 20 000 zł</w:t>
      </w:r>
      <w:r w:rsidRPr="00D15FD3">
        <w:rPr>
          <w:sz w:val="24"/>
          <w:szCs w:val="24"/>
        </w:rPr>
        <w:t xml:space="preserve"> </w:t>
      </w:r>
      <w:r>
        <w:rPr>
          <w:sz w:val="24"/>
          <w:szCs w:val="24"/>
        </w:rPr>
        <w:t>(t</w:t>
      </w:r>
      <w:r w:rsidRPr="00D15FD3">
        <w:rPr>
          <w:sz w:val="24"/>
          <w:szCs w:val="24"/>
        </w:rPr>
        <w:t>yle właśnie macie</w:t>
      </w:r>
      <w:r>
        <w:rPr>
          <w:sz w:val="24"/>
          <w:szCs w:val="24"/>
        </w:rPr>
        <w:t>)</w:t>
      </w:r>
      <w:r w:rsidRPr="00D15FD3">
        <w:rPr>
          <w:sz w:val="24"/>
          <w:szCs w:val="24"/>
        </w:rPr>
        <w:t>. W spółce kapitałowej odpowiadacie za jej długi tylko do wysokości wniesionego kapitału. Taka forma jest wykorzystywana do realizacji większych przedsięwzięć biznesowych. Zarządy spółek kapitałowych cieszą się wysokim prestiżem w środowisku biznesowym.</w:t>
      </w:r>
    </w:p>
    <w:p w:rsidR="00B20D6B" w:rsidRDefault="00E33506" w:rsidP="001D48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podstawie powyższych informacji wskażcie jaką formę prawną przyjmie wasza działalność gospodarczej, w swojej decyzji  </w:t>
      </w:r>
      <w:r w:rsidR="00B20D6B" w:rsidRPr="00D15FD3">
        <w:rPr>
          <w:sz w:val="24"/>
          <w:szCs w:val="24"/>
        </w:rPr>
        <w:t xml:space="preserve"> </w:t>
      </w:r>
      <w:r>
        <w:rPr>
          <w:sz w:val="24"/>
          <w:szCs w:val="24"/>
        </w:rPr>
        <w:t>weźcie pod uwagę specyfikę przedsięwzięcia:</w:t>
      </w:r>
    </w:p>
    <w:p w:rsidR="00E33506" w:rsidRPr="00D15FD3" w:rsidRDefault="00E33506" w:rsidP="001D48F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0D6B" w:rsidRDefault="00B20D6B" w:rsidP="00260DD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20D6B" w:rsidRPr="007C6695" w:rsidRDefault="00B20D6B" w:rsidP="00260DD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Ćwiczenie</w:t>
      </w:r>
      <w:r w:rsidRPr="007C669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nr 2</w:t>
      </w:r>
    </w:p>
    <w:p w:rsidR="00B20D6B" w:rsidRDefault="00B20D6B" w:rsidP="00260DD1">
      <w:pPr>
        <w:jc w:val="both"/>
        <w:rPr>
          <w:sz w:val="24"/>
          <w:szCs w:val="24"/>
        </w:rPr>
      </w:pPr>
      <w:r>
        <w:rPr>
          <w:sz w:val="24"/>
          <w:szCs w:val="24"/>
        </w:rPr>
        <w:t>Stwórzcie nazwę własnej firmy. Jest to podstawowy element budowania marki na rynku. Dzięki niej wyróżniacie swoje przedsiębiorstwo. Warto zadbać o pozytywny wydźwięk nazwy, kojarzący się z działalnością firmy.</w:t>
      </w:r>
    </w:p>
    <w:p w:rsidR="00B20D6B" w:rsidRDefault="00B20D6B" w:rsidP="00260DD1">
      <w:pPr>
        <w:jc w:val="both"/>
        <w:rPr>
          <w:sz w:val="24"/>
          <w:szCs w:val="24"/>
        </w:rPr>
      </w:pPr>
      <w:r>
        <w:rPr>
          <w:sz w:val="24"/>
          <w:szCs w:val="24"/>
        </w:rPr>
        <w:t>Pamiętajcie, żeby nazwa byłą zgodna z wybraną forma prowadzenia działalności:</w:t>
      </w:r>
    </w:p>
    <w:p w:rsidR="00B20D6B" w:rsidRDefault="00B20D6B" w:rsidP="00260D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działalność indywidualną prowadzimy pod własnym nazwiskiem, </w:t>
      </w:r>
    </w:p>
    <w:p w:rsidR="00B20D6B" w:rsidRDefault="00B20D6B" w:rsidP="00260DD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jeżeli realizujesz przedsięwzięcie wspólnie z innymi osobami w formie spółki cywilnej do nazwy dodajesz skrót „s.c”,</w:t>
      </w:r>
    </w:p>
    <w:p w:rsidR="00B20D6B" w:rsidRDefault="00B20D6B" w:rsidP="00260DD1">
      <w:pPr>
        <w:jc w:val="both"/>
        <w:rPr>
          <w:sz w:val="24"/>
          <w:szCs w:val="24"/>
        </w:rPr>
      </w:pPr>
      <w:r>
        <w:rPr>
          <w:sz w:val="24"/>
          <w:szCs w:val="24"/>
        </w:rPr>
        <w:t>- jeżeli zdecydowałeś się na stworzenie spółki kapitałowej do nazwy dodajesz skrót „sp. z o.o.”.</w:t>
      </w:r>
    </w:p>
    <w:p w:rsidR="00E33506" w:rsidRDefault="00E33506" w:rsidP="00260DD1">
      <w:pPr>
        <w:jc w:val="both"/>
        <w:rPr>
          <w:sz w:val="24"/>
          <w:szCs w:val="24"/>
        </w:rPr>
      </w:pPr>
      <w:r w:rsidRPr="00E33506">
        <w:rPr>
          <w:b/>
          <w:sz w:val="24"/>
          <w:szCs w:val="24"/>
        </w:rPr>
        <w:t>Nazwa firmy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…………………………………………………………………………………………………………………………</w:t>
      </w:r>
    </w:p>
    <w:p w:rsidR="00E33506" w:rsidRDefault="00E33506" w:rsidP="00260D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……………………………………………………………………………………………………………………………………………….. </w:t>
      </w:r>
    </w:p>
    <w:p w:rsidR="00E33506" w:rsidRDefault="00E33506" w:rsidP="00260DD1">
      <w:pPr>
        <w:jc w:val="both"/>
        <w:rPr>
          <w:b/>
          <w:sz w:val="24"/>
          <w:szCs w:val="24"/>
        </w:rPr>
      </w:pPr>
    </w:p>
    <w:p w:rsidR="00B20D6B" w:rsidRPr="007C6695" w:rsidRDefault="00B20D6B" w:rsidP="00260DD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Ćwiczenie nr 3</w:t>
      </w:r>
    </w:p>
    <w:p w:rsidR="00B20D6B" w:rsidRDefault="00B20D6B" w:rsidP="00260D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Wybierz logo (logotyp) swojej firmy. Macie dwie opcje: </w:t>
      </w:r>
    </w:p>
    <w:p w:rsidR="00F7051E" w:rsidRDefault="00B20D6B" w:rsidP="00260DD1">
      <w:pPr>
        <w:jc w:val="both"/>
        <w:rPr>
          <w:ins w:id="0" w:author="Jakubowski Michał" w:date="2014-08-10T21:13:00Z"/>
          <w:sz w:val="24"/>
          <w:szCs w:val="24"/>
        </w:rPr>
      </w:pPr>
      <w:r>
        <w:rPr>
          <w:sz w:val="24"/>
          <w:szCs w:val="24"/>
        </w:rPr>
        <w:t>- możecie wybrać jeden z logotypów dostępnych w grze,</w:t>
      </w:r>
    </w:p>
    <w:p w:rsidR="00B20D6B" w:rsidRDefault="00F7051E" w:rsidP="00260DD1">
      <w:pPr>
        <w:jc w:val="both"/>
        <w:rPr>
          <w:sz w:val="24"/>
          <w:szCs w:val="24"/>
        </w:rPr>
      </w:pPr>
      <w:ins w:id="1" w:author="Jakubowski Michał" w:date="2014-08-10T21:13:00Z">
        <w:r>
          <w:rPr>
            <w:sz w:val="24"/>
            <w:szCs w:val="24"/>
          </w:rPr>
          <w:t xml:space="preserve">- możecie stworzyć własny logotyp w programie graficznym i </w:t>
        </w:r>
      </w:ins>
      <w:ins w:id="2" w:author="Jakubowski Michał" w:date="2014-08-10T21:14:00Z">
        <w:r w:rsidR="00BE72A8">
          <w:rPr>
            <w:sz w:val="24"/>
            <w:szCs w:val="24"/>
          </w:rPr>
          <w:t>wczytać</w:t>
        </w:r>
      </w:ins>
      <w:ins w:id="3" w:author="Jakubowski Michał" w:date="2014-08-10T21:13:00Z">
        <w:r>
          <w:rPr>
            <w:sz w:val="24"/>
            <w:szCs w:val="24"/>
          </w:rPr>
          <w:t xml:space="preserve"> go do systemu gry,</w:t>
        </w:r>
      </w:ins>
      <w:del w:id="4" w:author="Jakubowski Michał" w:date="2014-08-10T21:13:00Z">
        <w:r w:rsidR="00B20D6B" w:rsidDel="00F7051E">
          <w:rPr>
            <w:sz w:val="24"/>
            <w:szCs w:val="24"/>
          </w:rPr>
          <w:delText xml:space="preserve"> </w:delText>
        </w:r>
      </w:del>
    </w:p>
    <w:p w:rsidR="00B20D6B" w:rsidRDefault="00B20D6B">
      <w:r>
        <w:rPr>
          <w:sz w:val="24"/>
          <w:szCs w:val="24"/>
        </w:rPr>
        <w:t xml:space="preserve">- możecie wybrać jeden z wzorów graficznych dostępnych w sieci i </w:t>
      </w:r>
      <w:del w:id="5" w:author="Jakubowski Michał" w:date="2014-08-10T21:14:00Z">
        <w:r w:rsidDel="00F7051E">
          <w:rPr>
            <w:sz w:val="24"/>
            <w:szCs w:val="24"/>
          </w:rPr>
          <w:delText xml:space="preserve">pobrać </w:delText>
        </w:r>
      </w:del>
      <w:ins w:id="6" w:author="Jakubowski Michał" w:date="2014-08-10T21:14:00Z">
        <w:r w:rsidR="00BE72A8">
          <w:rPr>
            <w:sz w:val="24"/>
            <w:szCs w:val="24"/>
          </w:rPr>
          <w:t>wczytać</w:t>
        </w:r>
        <w:bookmarkStart w:id="7" w:name="_GoBack"/>
        <w:bookmarkEnd w:id="7"/>
        <w:r w:rsidR="00F7051E">
          <w:rPr>
            <w:sz w:val="24"/>
            <w:szCs w:val="24"/>
          </w:rPr>
          <w:t xml:space="preserve"> </w:t>
        </w:r>
      </w:ins>
      <w:r>
        <w:rPr>
          <w:sz w:val="24"/>
          <w:szCs w:val="24"/>
        </w:rPr>
        <w:t xml:space="preserve">go do systemu gry. </w:t>
      </w:r>
      <w:r w:rsidR="00B64829">
        <w:rPr>
          <w:noProof/>
          <w:lang w:eastAsia="pl-PL"/>
        </w:rPr>
        <w:pict>
          <v:shape id="Obraz 5" o:spid="_x0000_s1029" type="#_x0000_t75" alt="hotel stars logo tło.jpg" style="position:absolute;margin-left:-143.85pt;margin-top:36.75pt;width:566.25pt;height:573.75pt;z-index:-2;visibility:visible;mso-position-horizontal-relative:text;mso-position-vertical-relative:text">
            <v:imagedata r:id="rId6" o:title=""/>
          </v:shape>
        </w:pict>
      </w:r>
      <w:r w:rsidR="00B64829">
        <w:rPr>
          <w:noProof/>
          <w:lang w:eastAsia="pl-PL"/>
        </w:rPr>
        <w:pict>
          <v:shape id="Obraz 4" o:spid="_x0000_s1030" type="#_x0000_t75" alt="hotel stars logo tło.jpg" style="position:absolute;margin-left:-308.6pt;margin-top:21.5pt;width:225.1pt;height:228pt;z-index:-3;visibility:visible;mso-position-horizontal-relative:text;mso-position-vertical-relative:text">
            <v:imagedata r:id="rId7" o:title=""/>
          </v:shape>
        </w:pict>
      </w:r>
    </w:p>
    <w:sectPr w:rsidR="00B20D6B" w:rsidSect="0022004B">
      <w:headerReference w:type="default" r:id="rId8"/>
      <w:footerReference w:type="default" r:id="rId9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829" w:rsidRDefault="00B64829" w:rsidP="00FB0303">
      <w:pPr>
        <w:spacing w:after="0" w:line="240" w:lineRule="auto"/>
      </w:pPr>
      <w:r>
        <w:separator/>
      </w:r>
    </w:p>
  </w:endnote>
  <w:endnote w:type="continuationSeparator" w:id="0">
    <w:p w:rsidR="00B64829" w:rsidRDefault="00B64829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D6B" w:rsidRDefault="00B64829">
    <w:pPr>
      <w:pStyle w:val="Stop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alt="folder dla nauczycieli druk tekst krzywe-1.jpg" style="position:absolute;margin-left:-34.1pt;margin-top:-7.15pt;width:520.5pt;height:29.25pt;z-index:-2;visibility:visible">
          <v:imagedata r:id="rId1" o:title=""/>
        </v:shape>
      </w:pict>
    </w:r>
  </w:p>
  <w:p w:rsidR="00B20D6B" w:rsidRDefault="00B20D6B" w:rsidP="00FB030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829" w:rsidRDefault="00B64829" w:rsidP="00FB0303">
      <w:pPr>
        <w:spacing w:after="0" w:line="240" w:lineRule="auto"/>
      </w:pPr>
      <w:r>
        <w:separator/>
      </w:r>
    </w:p>
  </w:footnote>
  <w:footnote w:type="continuationSeparator" w:id="0">
    <w:p w:rsidR="00B64829" w:rsidRDefault="00B64829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D6B" w:rsidRDefault="00B6482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s2049" type="#_x0000_t75" alt="mat dla nauczycieli.jpg" style="position:absolute;margin-left:16.15pt;margin-top:-.35pt;width:362.25pt;height:57.75pt;z-index:-1;visibility:visible">
          <v:imagedata r:id="rId1" o:title=""/>
        </v:shape>
      </w:pic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owski Michał">
    <w15:presenceInfo w15:providerId="Windows Live" w15:userId="c66e1ca06b69cd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303"/>
    <w:rsid w:val="000E0C7B"/>
    <w:rsid w:val="000F7161"/>
    <w:rsid w:val="000F77E2"/>
    <w:rsid w:val="001D48F1"/>
    <w:rsid w:val="001D6371"/>
    <w:rsid w:val="001F72A5"/>
    <w:rsid w:val="00201E58"/>
    <w:rsid w:val="0022004B"/>
    <w:rsid w:val="00260DD1"/>
    <w:rsid w:val="002639FA"/>
    <w:rsid w:val="002726B7"/>
    <w:rsid w:val="002B0743"/>
    <w:rsid w:val="002B2E95"/>
    <w:rsid w:val="003468DE"/>
    <w:rsid w:val="003951FD"/>
    <w:rsid w:val="004060E8"/>
    <w:rsid w:val="004B7646"/>
    <w:rsid w:val="004D28D8"/>
    <w:rsid w:val="00520CC4"/>
    <w:rsid w:val="0059145D"/>
    <w:rsid w:val="005F47FF"/>
    <w:rsid w:val="00685BEF"/>
    <w:rsid w:val="006B392F"/>
    <w:rsid w:val="006F1CCF"/>
    <w:rsid w:val="0070282E"/>
    <w:rsid w:val="00704A84"/>
    <w:rsid w:val="00706050"/>
    <w:rsid w:val="00761536"/>
    <w:rsid w:val="00764873"/>
    <w:rsid w:val="007B20C7"/>
    <w:rsid w:val="007C25D1"/>
    <w:rsid w:val="007C6695"/>
    <w:rsid w:val="00815D17"/>
    <w:rsid w:val="00864664"/>
    <w:rsid w:val="00875B8C"/>
    <w:rsid w:val="008B1909"/>
    <w:rsid w:val="008B55BD"/>
    <w:rsid w:val="008C3C5E"/>
    <w:rsid w:val="008F4708"/>
    <w:rsid w:val="00974A8D"/>
    <w:rsid w:val="00A2070F"/>
    <w:rsid w:val="00A31B89"/>
    <w:rsid w:val="00A91EDD"/>
    <w:rsid w:val="00A94098"/>
    <w:rsid w:val="00AA4758"/>
    <w:rsid w:val="00AB5255"/>
    <w:rsid w:val="00AE4710"/>
    <w:rsid w:val="00AF279F"/>
    <w:rsid w:val="00B20D6B"/>
    <w:rsid w:val="00B41376"/>
    <w:rsid w:val="00B64829"/>
    <w:rsid w:val="00B75AE5"/>
    <w:rsid w:val="00BC181C"/>
    <w:rsid w:val="00BC42BA"/>
    <w:rsid w:val="00BE72A8"/>
    <w:rsid w:val="00C35B32"/>
    <w:rsid w:val="00C367B4"/>
    <w:rsid w:val="00C53CD0"/>
    <w:rsid w:val="00C803DD"/>
    <w:rsid w:val="00D15FD3"/>
    <w:rsid w:val="00D92194"/>
    <w:rsid w:val="00D968FF"/>
    <w:rsid w:val="00DE2BF0"/>
    <w:rsid w:val="00E01121"/>
    <w:rsid w:val="00E33506"/>
    <w:rsid w:val="00E358A9"/>
    <w:rsid w:val="00E37A65"/>
    <w:rsid w:val="00E44C48"/>
    <w:rsid w:val="00E55411"/>
    <w:rsid w:val="00E67C90"/>
    <w:rsid w:val="00E80578"/>
    <w:rsid w:val="00EC64DA"/>
    <w:rsid w:val="00EE1ECA"/>
    <w:rsid w:val="00EF768A"/>
    <w:rsid w:val="00F7051E"/>
    <w:rsid w:val="00FB0303"/>
    <w:rsid w:val="00FD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92630654-407B-4324-9B75-D36759D4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/>
      <w:sz w:val="16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table" w:styleId="Tabela-Siatka">
    <w:name w:val="Table Grid"/>
    <w:basedOn w:val="Standardowy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sfg</dc:creator>
  <cp:keywords/>
  <dc:description/>
  <cp:lastModifiedBy>Jakubowski Michał</cp:lastModifiedBy>
  <cp:revision>11</cp:revision>
  <cp:lastPrinted>2014-06-28T08:28:00Z</cp:lastPrinted>
  <dcterms:created xsi:type="dcterms:W3CDTF">2014-04-03T03:49:00Z</dcterms:created>
  <dcterms:modified xsi:type="dcterms:W3CDTF">2014-08-10T19:14:00Z</dcterms:modified>
</cp:coreProperties>
</file>